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C06E" w14:textId="77777777" w:rsidR="00606E63" w:rsidRPr="005C42AC" w:rsidRDefault="00606E63" w:rsidP="00606E63">
      <w:pPr>
        <w:tabs>
          <w:tab w:val="num" w:pos="1440"/>
        </w:tabs>
        <w:spacing w:after="0" w:line="240" w:lineRule="auto"/>
        <w:ind w:left="1170"/>
        <w:contextualSpacing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135"/>
        <w:gridCol w:w="720"/>
        <w:gridCol w:w="900"/>
        <w:gridCol w:w="3595"/>
      </w:tblGrid>
      <w:tr w:rsidR="00606E63" w14:paraId="012D1432" w14:textId="77777777" w:rsidTr="00EB2C26">
        <w:tc>
          <w:tcPr>
            <w:tcW w:w="4135" w:type="dxa"/>
          </w:tcPr>
          <w:p w14:paraId="44EF18D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Mandatory Requirements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39A05D8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EF95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14:paraId="1310A8E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Detail</w:t>
            </w:r>
          </w:p>
        </w:tc>
      </w:tr>
      <w:tr w:rsidR="00606E63" w14:paraId="50F20331" w14:textId="77777777" w:rsidTr="00EB2C26">
        <w:tc>
          <w:tcPr>
            <w:tcW w:w="4135" w:type="dxa"/>
          </w:tcPr>
          <w:p w14:paraId="396C66F4" w14:textId="7AC4D3D8" w:rsidR="00606E63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abide by, regularly review,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maintain,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and have available for reference, the </w:t>
            </w:r>
            <w:r>
              <w:rPr>
                <w:rFonts w:ascii="Times New Roman" w:hAnsi="Times New Roman"/>
                <w:sz w:val="24"/>
                <w:szCs w:val="24"/>
              </w:rPr>
              <w:t>Ride Safe Indiana</w:t>
            </w:r>
            <w:r w:rsidR="00C15A69">
              <w:rPr>
                <w:rFonts w:ascii="Times New Roman" w:hAnsi="Times New Roman"/>
                <w:sz w:val="24"/>
                <w:szCs w:val="24"/>
              </w:rPr>
              <w:t xml:space="preserve"> (RSI)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Policies and Procedure Manual, which may be modified at will by the BMV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B67F9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2D01323" w14:textId="77777777" w:rsidR="00606E63" w:rsidRDefault="00606E63" w:rsidP="003A546D">
            <w:pPr>
              <w:pStyle w:val="NoSpacing"/>
              <w:rPr>
                <w:ins w:id="0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6E8C8315" w14:textId="77777777" w:rsidR="00110846" w:rsidRDefault="00110846" w:rsidP="003A546D">
            <w:pPr>
              <w:pStyle w:val="NoSpacing"/>
              <w:rPr>
                <w:ins w:id="1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60BC63B1" w14:textId="77777777" w:rsidR="00110846" w:rsidRDefault="00110846" w:rsidP="003A546D">
            <w:pPr>
              <w:pStyle w:val="NoSpacing"/>
              <w:rPr>
                <w:ins w:id="2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0A49F789" w14:textId="20C013F0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" w:author="sshd sshd" w:date="2023-12-07T17:00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52AA0C46" w14:textId="38D6BA91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0A5BA8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BDD6CB2" w14:textId="77777777" w:rsidTr="00EB2C26">
        <w:tc>
          <w:tcPr>
            <w:tcW w:w="4135" w:type="dxa"/>
          </w:tcPr>
          <w:p w14:paraId="6F715E71" w14:textId="5E1523D1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maintain a professional atmosphere and ensure that its place of business is clean, organized, safe and meets all requirements of state law and local ordinances, plus RSI guidelines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41079D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676DC680" w14:textId="77777777" w:rsidR="00606E63" w:rsidRDefault="00606E63" w:rsidP="003A546D">
            <w:pPr>
              <w:pStyle w:val="NoSpacing"/>
              <w:rPr>
                <w:ins w:id="4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58E7A649" w14:textId="77777777" w:rsidR="00110846" w:rsidRDefault="00110846" w:rsidP="003A546D">
            <w:pPr>
              <w:pStyle w:val="NoSpacing"/>
              <w:rPr>
                <w:ins w:id="5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37D596B4" w14:textId="77777777" w:rsidR="00110846" w:rsidRDefault="00110846" w:rsidP="003A546D">
            <w:pPr>
              <w:pStyle w:val="NoSpacing"/>
              <w:rPr>
                <w:ins w:id="6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7F462E0C" w14:textId="77777777" w:rsidR="00110846" w:rsidRDefault="00110846" w:rsidP="003A546D">
            <w:pPr>
              <w:pStyle w:val="NoSpacing"/>
              <w:rPr>
                <w:ins w:id="7" w:author="sshd sshd" w:date="2023-12-07T17:00:00Z"/>
                <w:rFonts w:ascii="Times New Roman" w:hAnsi="Times New Roman"/>
                <w:sz w:val="24"/>
                <w:szCs w:val="24"/>
              </w:rPr>
            </w:pPr>
          </w:p>
          <w:p w14:paraId="38CE07E6" w14:textId="72E3F60F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8" w:author="sshd sshd" w:date="2023-12-07T17:00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5311D1C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DA8B2B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7248B34" w14:textId="77777777" w:rsidTr="00EB2C26">
        <w:tc>
          <w:tcPr>
            <w:tcW w:w="4135" w:type="dxa"/>
          </w:tcPr>
          <w:p w14:paraId="789FF4DA" w14:textId="1B0E935E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A5B03">
              <w:rPr>
                <w:rFonts w:ascii="Times New Roman" w:hAnsi="Times New Roman"/>
                <w:sz w:val="24"/>
                <w:szCs w:val="24"/>
              </w:rPr>
              <w:t>Agree to only utilize 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oaches</w:t>
            </w:r>
            <w:r w:rsidR="00B25F87">
              <w:rPr>
                <w:rFonts w:ascii="Times New Roman" w:hAnsi="Times New Roman"/>
                <w:sz w:val="24"/>
                <w:szCs w:val="24"/>
              </w:rPr>
              <w:t>, Instructors,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</w:t>
            </w:r>
            <w:r w:rsidRPr="005A5B03" w:rsidDel="00F47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C42AC">
              <w:rPr>
                <w:rFonts w:ascii="Times New Roman" w:hAnsi="Times New Roman"/>
                <w:sz w:val="24"/>
                <w:szCs w:val="24"/>
              </w:rPr>
              <w:t>Trainers</w:t>
            </w:r>
            <w:proofErr w:type="gramEnd"/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5F87">
              <w:rPr>
                <w:rFonts w:ascii="Times New Roman" w:hAnsi="Times New Roman"/>
                <w:sz w:val="24"/>
                <w:szCs w:val="24"/>
              </w:rPr>
              <w:t xml:space="preserve">and Trainers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approved by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RSI.</w:t>
            </w:r>
          </w:p>
          <w:p w14:paraId="2B8149B4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3EEB2621" w14:textId="77777777" w:rsidR="00606E63" w:rsidRDefault="00606E63" w:rsidP="003A546D">
            <w:pPr>
              <w:pStyle w:val="NoSpacing"/>
              <w:rPr>
                <w:ins w:id="9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9F557A2" w14:textId="4F2B213C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0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742FA22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26C131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0991E1E" w14:textId="77777777" w:rsidTr="00EB2C26">
        <w:tc>
          <w:tcPr>
            <w:tcW w:w="4135" w:type="dxa"/>
          </w:tcPr>
          <w:p w14:paraId="30784A44" w14:textId="7BF275FB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utilize onl</w:t>
            </w:r>
            <w:r w:rsidR="00B25F87">
              <w:rPr>
                <w:rFonts w:ascii="Times New Roman" w:hAnsi="Times New Roman"/>
                <w:sz w:val="24"/>
                <w:szCs w:val="24"/>
              </w:rPr>
              <w:t>y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>developed by M</w:t>
            </w:r>
            <w:r w:rsidR="008435EE">
              <w:rPr>
                <w:rFonts w:ascii="Times New Roman" w:hAnsi="Times New Roman"/>
                <w:sz w:val="24"/>
                <w:szCs w:val="24"/>
              </w:rPr>
              <w:t>otorcycle Safety Foundatio</w:t>
            </w:r>
            <w:r w:rsidR="00C004F9">
              <w:rPr>
                <w:rFonts w:ascii="Times New Roman" w:hAnsi="Times New Roman"/>
                <w:sz w:val="24"/>
                <w:szCs w:val="24"/>
              </w:rPr>
              <w:t>n (MSF)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A69">
              <w:rPr>
                <w:rFonts w:ascii="Times New Roman" w:hAnsi="Times New Roman"/>
                <w:sz w:val="24"/>
                <w:szCs w:val="24"/>
              </w:rPr>
              <w:t>or an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D04">
              <w:rPr>
                <w:rFonts w:ascii="Times New Roman" w:hAnsi="Times New Roman"/>
                <w:sz w:val="24"/>
                <w:szCs w:val="24"/>
              </w:rPr>
              <w:t xml:space="preserve">alternate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 xml:space="preserve">approved by RSI.  </w:t>
            </w:r>
            <w:r w:rsidR="00A45DE2">
              <w:rPr>
                <w:rFonts w:ascii="Times New Roman" w:hAnsi="Times New Roman" w:cs="Times New Roman"/>
                <w:sz w:val="24"/>
                <w:szCs w:val="24"/>
              </w:rPr>
              <w:t xml:space="preserve"> Any alternate curriculum will be subject to a comprehensive review prior to approval.  </w:t>
            </w:r>
            <w:r w:rsidR="00C004F9">
              <w:rPr>
                <w:rFonts w:ascii="Times New Roman" w:hAnsi="Times New Roman" w:cs="Times New Roman"/>
                <w:sz w:val="24"/>
                <w:szCs w:val="24"/>
              </w:rPr>
              <w:t>All reporting requirements determined by RSI/MSF must be followed.</w:t>
            </w:r>
          </w:p>
        </w:tc>
        <w:tc>
          <w:tcPr>
            <w:tcW w:w="720" w:type="dxa"/>
            <w:shd w:val="clear" w:color="auto" w:fill="FFFF99"/>
          </w:tcPr>
          <w:p w14:paraId="252FA83D" w14:textId="77777777" w:rsidR="00606E63" w:rsidRDefault="00606E63" w:rsidP="003A546D">
            <w:pPr>
              <w:pStyle w:val="NoSpacing"/>
              <w:rPr>
                <w:ins w:id="11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BEACB3B" w14:textId="77777777" w:rsidR="00110846" w:rsidRDefault="00110846" w:rsidP="003A546D">
            <w:pPr>
              <w:pStyle w:val="NoSpacing"/>
              <w:rPr>
                <w:ins w:id="12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9788AB1" w14:textId="77777777" w:rsidR="00110846" w:rsidRDefault="00110846" w:rsidP="003A546D">
            <w:pPr>
              <w:pStyle w:val="NoSpacing"/>
              <w:rPr>
                <w:ins w:id="13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27ABC88A" w14:textId="77777777" w:rsidR="00110846" w:rsidRDefault="00110846" w:rsidP="003A546D">
            <w:pPr>
              <w:pStyle w:val="NoSpacing"/>
              <w:rPr>
                <w:ins w:id="14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1C5E50D" w14:textId="6825D9A3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5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6FF0EF1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91187F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1C61F56" w14:textId="77777777" w:rsidTr="00EB2C26">
        <w:tc>
          <w:tcPr>
            <w:tcW w:w="4135" w:type="dxa"/>
          </w:tcPr>
          <w:p w14:paraId="0D251827" w14:textId="0A9FEB5F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keep all actively utilized motorcycles (whether state-owned, provider-owned, loaned or participant </w:t>
            </w:r>
            <w:proofErr w:type="gramStart"/>
            <w:r w:rsidRPr="005C42AC">
              <w:rPr>
                <w:rFonts w:ascii="Times New Roman" w:hAnsi="Times New Roman"/>
                <w:sz w:val="24"/>
                <w:szCs w:val="24"/>
              </w:rPr>
              <w:t>owned) in safe operating condition at all times</w:t>
            </w:r>
            <w:proofErr w:type="gramEnd"/>
            <w:r w:rsidR="00FB7164">
              <w:rPr>
                <w:rFonts w:ascii="Times New Roman" w:hAnsi="Times New Roman"/>
                <w:sz w:val="24"/>
                <w:szCs w:val="24"/>
              </w:rPr>
              <w:t xml:space="preserve"> and provide associated documentation of maintenance and repairs upon request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C4CE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D6829EA" w14:textId="77777777" w:rsidR="00606E63" w:rsidRDefault="00606E63" w:rsidP="003A546D">
            <w:pPr>
              <w:pStyle w:val="NoSpacing"/>
              <w:rPr>
                <w:ins w:id="16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3456FC97" w14:textId="77777777" w:rsidR="00110846" w:rsidRDefault="00110846" w:rsidP="003A546D">
            <w:pPr>
              <w:pStyle w:val="NoSpacing"/>
              <w:rPr>
                <w:ins w:id="17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B754755" w14:textId="77777777" w:rsidR="00110846" w:rsidRDefault="00110846" w:rsidP="003A546D">
            <w:pPr>
              <w:pStyle w:val="NoSpacing"/>
              <w:rPr>
                <w:ins w:id="18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F8F5BAE" w14:textId="77777777" w:rsidR="00110846" w:rsidRDefault="00110846" w:rsidP="003A546D">
            <w:pPr>
              <w:pStyle w:val="NoSpacing"/>
              <w:rPr>
                <w:ins w:id="19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FC05E14" w14:textId="58CDC470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0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21E600FB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C05D40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13ADB731" w14:textId="77777777" w:rsidTr="00EB2C26">
        <w:tc>
          <w:tcPr>
            <w:tcW w:w="4135" w:type="dxa"/>
          </w:tcPr>
          <w:p w14:paraId="755278F6" w14:textId="77777777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7F77DA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6C9CA5D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09232A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BC3032F" w14:textId="77777777" w:rsidTr="00EB2C26">
        <w:trPr>
          <w:trHeight w:val="917"/>
        </w:trPr>
        <w:tc>
          <w:tcPr>
            <w:tcW w:w="4135" w:type="dxa"/>
          </w:tcPr>
          <w:p w14:paraId="0A597EB6" w14:textId="2C96C262" w:rsidR="00606E63" w:rsidRPr="005C42AC" w:rsidRDefault="00606E63" w:rsidP="00231987">
            <w:pPr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post 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training tuition </w:t>
            </w:r>
            <w:r w:rsidR="00231987">
              <w:rPr>
                <w:rFonts w:ascii="Times New Roman" w:hAnsi="Times New Roman"/>
                <w:sz w:val="24"/>
                <w:szCs w:val="24"/>
              </w:rPr>
              <w:t xml:space="preserve">cost </w:t>
            </w:r>
            <w:r w:rsidR="00231987" w:rsidRPr="005C42AC">
              <w:rPr>
                <w:rFonts w:ascii="Times New Roman" w:hAnsi="Times New Roman"/>
                <w:sz w:val="24"/>
                <w:szCs w:val="24"/>
              </w:rPr>
              <w:t>on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provider website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5ED087" w14:textId="77777777" w:rsidR="00606E63" w:rsidRDefault="00606E63" w:rsidP="00606E63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5F37576C" w14:textId="77777777" w:rsidR="00606E63" w:rsidRDefault="00606E63" w:rsidP="003A546D">
            <w:pPr>
              <w:pStyle w:val="NoSpacing"/>
              <w:rPr>
                <w:ins w:id="21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E729EAA" w14:textId="2ABC4316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2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2E3DAE8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5C876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EF1BB92" w14:textId="77777777" w:rsidTr="00EB2C26">
        <w:tc>
          <w:tcPr>
            <w:tcW w:w="4135" w:type="dxa"/>
          </w:tcPr>
          <w:p w14:paraId="335E0595" w14:textId="073AAC24" w:rsidR="00606E63" w:rsidRPr="005C42AC" w:rsidRDefault="00606E63" w:rsidP="00231987">
            <w:pPr>
              <w:tabs>
                <w:tab w:val="num" w:pos="720"/>
              </w:tabs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Comply with required </w:t>
            </w:r>
            <w:r>
              <w:rPr>
                <w:rFonts w:ascii="Times New Roman" w:hAnsi="Times New Roman"/>
                <w:sz w:val="24"/>
                <w:szCs w:val="24"/>
              </w:rPr>
              <w:t>quality assurance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of the training facility and course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08E0F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E1E62F5" w14:textId="77777777" w:rsidR="00606E63" w:rsidRDefault="00606E63" w:rsidP="003A546D">
            <w:pPr>
              <w:pStyle w:val="NoSpacing"/>
              <w:rPr>
                <w:ins w:id="23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24AC757F" w14:textId="1C4F5A0E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4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0724615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19B6A5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A19AC5E" w14:textId="77777777" w:rsidTr="00EB2C26">
        <w:trPr>
          <w:trHeight w:val="5633"/>
        </w:trPr>
        <w:tc>
          <w:tcPr>
            <w:tcW w:w="4135" w:type="dxa"/>
          </w:tcPr>
          <w:p w14:paraId="6AB59605" w14:textId="4E653887" w:rsidR="00606E63" w:rsidRPr="006C7F0B" w:rsidRDefault="00606E63" w:rsidP="00231987">
            <w:pPr>
              <w:pStyle w:val="ListParagraph"/>
              <w:numPr>
                <w:ilvl w:val="0"/>
                <w:numId w:val="6"/>
              </w:numPr>
              <w:tabs>
                <w:tab w:val="num" w:pos="720"/>
              </w:tabs>
            </w:pPr>
            <w:r w:rsidRPr="006C7F0B">
              <w:lastRenderedPageBreak/>
              <w:t>Submit Course Information Data Report</w:t>
            </w:r>
            <w:r w:rsidR="006E32D3">
              <w:t xml:space="preserve"> </w:t>
            </w:r>
            <w:r w:rsidR="003D1FEA">
              <w:t>monthly</w:t>
            </w:r>
            <w:r w:rsidR="003653D3">
              <w:t xml:space="preserve"> using the provided form provided by </w:t>
            </w:r>
            <w:r w:rsidR="00231987">
              <w:t>RSI which</w:t>
            </w:r>
            <w:r w:rsidR="003D1FEA">
              <w:t xml:space="preserve"> will include</w:t>
            </w:r>
            <w:r w:rsidR="003653D3">
              <w:t xml:space="preserve"> but is not limited to: </w:t>
            </w:r>
          </w:p>
          <w:p w14:paraId="534930AE" w14:textId="77777777" w:rsidR="00606E63" w:rsidRPr="006C7F0B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Class date</w:t>
            </w:r>
          </w:p>
          <w:p w14:paraId="39DD6E82" w14:textId="77777777" w:rsidR="00606E63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Site location</w:t>
            </w:r>
          </w:p>
          <w:p w14:paraId="7EE54F42" w14:textId="59FDAA7B" w:rsidR="00B25F87" w:rsidRDefault="00B25F87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Course Type</w:t>
            </w:r>
          </w:p>
          <w:p w14:paraId="73822139" w14:textId="6804E161" w:rsidR="00EB2C26" w:rsidRPr="006C7F0B" w:rsidRDefault="00EB2C26" w:rsidP="00231987">
            <w:pPr>
              <w:pStyle w:val="ListParagraph"/>
              <w:numPr>
                <w:ilvl w:val="0"/>
                <w:numId w:val="7"/>
              </w:numPr>
            </w:pPr>
            <w:r>
              <w:t>Name</w:t>
            </w:r>
            <w:r w:rsidR="009A73D7">
              <w:t xml:space="preserve"> </w:t>
            </w:r>
            <w:r>
              <w:t>of Rider Coaches/Instructors</w:t>
            </w:r>
          </w:p>
          <w:p w14:paraId="365E3440" w14:textId="4C28240A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 xml:space="preserve">Number of course participants per course </w:t>
            </w:r>
          </w:p>
          <w:p w14:paraId="4D165F0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Number of incidents</w:t>
            </w:r>
          </w:p>
          <w:p w14:paraId="6E4832E8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Incident location(s)</w:t>
            </w:r>
          </w:p>
          <w:p w14:paraId="62D5E44B" w14:textId="4AFC2972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>Participants driver’s license number (D</w:t>
            </w:r>
            <w:r w:rsidR="00FB7164">
              <w:t>LN</w:t>
            </w:r>
            <w:r w:rsidRPr="006C7F0B">
              <w:t>)</w:t>
            </w:r>
          </w:p>
          <w:p w14:paraId="25FCF6FA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Gender of participants</w:t>
            </w:r>
          </w:p>
          <w:p w14:paraId="749B925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Pass or Fail</w:t>
            </w:r>
          </w:p>
          <w:p w14:paraId="0F49CBF4" w14:textId="32D3F092" w:rsidR="006C7F0B" w:rsidRDefault="006C7F0B" w:rsidP="006C7F0B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2219E6" w14:textId="77777777" w:rsidR="00606E63" w:rsidRPr="006C7F0B" w:rsidRDefault="00606E63" w:rsidP="006C7F0B">
            <w:pPr>
              <w:pStyle w:val="ListParagraph"/>
              <w:tabs>
                <w:tab w:val="num" w:pos="720"/>
              </w:tabs>
              <w:ind w:left="720"/>
              <w:jc w:val="both"/>
            </w:pPr>
          </w:p>
        </w:tc>
        <w:tc>
          <w:tcPr>
            <w:tcW w:w="720" w:type="dxa"/>
            <w:shd w:val="clear" w:color="auto" w:fill="FFFF99"/>
          </w:tcPr>
          <w:p w14:paraId="78FFF411" w14:textId="77777777" w:rsidR="00606E63" w:rsidRDefault="00606E63" w:rsidP="003A546D">
            <w:pPr>
              <w:pStyle w:val="NoSpacing"/>
              <w:rPr>
                <w:ins w:id="25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0F4502C3" w14:textId="77777777" w:rsidR="00110846" w:rsidRDefault="00110846" w:rsidP="003A546D">
            <w:pPr>
              <w:pStyle w:val="NoSpacing"/>
              <w:rPr>
                <w:ins w:id="26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A809249" w14:textId="77777777" w:rsidR="00110846" w:rsidRDefault="00110846" w:rsidP="003A546D">
            <w:pPr>
              <w:pStyle w:val="NoSpacing"/>
              <w:rPr>
                <w:ins w:id="27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1DEB9EFC" w14:textId="77777777" w:rsidR="00110846" w:rsidRDefault="00110846" w:rsidP="003A546D">
            <w:pPr>
              <w:pStyle w:val="NoSpacing"/>
              <w:rPr>
                <w:ins w:id="28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62F787D6" w14:textId="77777777" w:rsidR="00110846" w:rsidRDefault="00110846" w:rsidP="003A546D">
            <w:pPr>
              <w:pStyle w:val="NoSpacing"/>
              <w:rPr>
                <w:ins w:id="29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348AFDFF" w14:textId="77777777" w:rsidR="00110846" w:rsidRDefault="00110846" w:rsidP="003A546D">
            <w:pPr>
              <w:pStyle w:val="NoSpacing"/>
              <w:rPr>
                <w:ins w:id="30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35E3098" w14:textId="77777777" w:rsidR="00110846" w:rsidRDefault="00110846" w:rsidP="003A546D">
            <w:pPr>
              <w:pStyle w:val="NoSpacing"/>
              <w:rPr>
                <w:ins w:id="31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09CF4405" w14:textId="77777777" w:rsidR="00110846" w:rsidRDefault="00110846" w:rsidP="003A546D">
            <w:pPr>
              <w:pStyle w:val="NoSpacing"/>
              <w:rPr>
                <w:ins w:id="32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233200A8" w14:textId="77777777" w:rsidR="00110846" w:rsidRDefault="00110846" w:rsidP="003A546D">
            <w:pPr>
              <w:pStyle w:val="NoSpacing"/>
              <w:rPr>
                <w:ins w:id="33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7642F68B" w14:textId="77777777" w:rsidR="00110846" w:rsidRDefault="00110846" w:rsidP="003A546D">
            <w:pPr>
              <w:pStyle w:val="NoSpacing"/>
              <w:rPr>
                <w:ins w:id="34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38448449" w14:textId="77777777" w:rsidR="00110846" w:rsidRDefault="00110846" w:rsidP="003A546D">
            <w:pPr>
              <w:pStyle w:val="NoSpacing"/>
              <w:rPr>
                <w:ins w:id="35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052F9386" w14:textId="77777777" w:rsidR="00110846" w:rsidRDefault="00110846" w:rsidP="003A546D">
            <w:pPr>
              <w:pStyle w:val="NoSpacing"/>
              <w:rPr>
                <w:ins w:id="36" w:author="sshd sshd" w:date="2023-12-07T17:01:00Z"/>
                <w:rFonts w:ascii="Times New Roman" w:hAnsi="Times New Roman"/>
                <w:sz w:val="24"/>
                <w:szCs w:val="24"/>
              </w:rPr>
            </w:pPr>
            <w:ins w:id="37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  <w:p w14:paraId="40484041" w14:textId="5E074B08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ED5E43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E9FF8D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155BE01" w14:textId="77777777" w:rsidTr="00EB2C26">
        <w:tc>
          <w:tcPr>
            <w:tcW w:w="4135" w:type="dxa"/>
          </w:tcPr>
          <w:p w14:paraId="55E7E521" w14:textId="77777777" w:rsidR="00606E63" w:rsidRDefault="00606E63" w:rsidP="00231987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3C4E097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18CEECD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5607AD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20E53792" w14:textId="77777777" w:rsidTr="00EB2C26">
        <w:trPr>
          <w:trHeight w:val="1142"/>
        </w:trPr>
        <w:tc>
          <w:tcPr>
            <w:tcW w:w="4135" w:type="dxa"/>
          </w:tcPr>
          <w:p w14:paraId="01673124" w14:textId="0E1995C2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retain all RSI program related documents and data for a minimum of three (3) years following the end of an awarded contract</w:t>
            </w:r>
            <w:r w:rsidR="003413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D4E07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618A7E67" w14:textId="77777777" w:rsidR="00606E63" w:rsidRDefault="00606E63" w:rsidP="003A546D">
            <w:pPr>
              <w:pStyle w:val="NoSpacing"/>
              <w:rPr>
                <w:ins w:id="38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9085287" w14:textId="77777777" w:rsidR="00110846" w:rsidRDefault="00110846" w:rsidP="003A546D">
            <w:pPr>
              <w:pStyle w:val="NoSpacing"/>
              <w:rPr>
                <w:ins w:id="39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77B3D30D" w14:textId="39184859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0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48B48A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12C05B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F798173" w14:textId="77777777" w:rsidTr="00EB2C26">
        <w:tc>
          <w:tcPr>
            <w:tcW w:w="4135" w:type="dxa"/>
          </w:tcPr>
          <w:p w14:paraId="1491A4F3" w14:textId="77777777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all promotional RSI materials generated by </w:t>
            </w:r>
            <w:r>
              <w:rPr>
                <w:rFonts w:ascii="Times New Roman" w:hAnsi="Times New Roman"/>
                <w:sz w:val="24"/>
                <w:szCs w:val="24"/>
              </w:rPr>
              <w:t>provider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be approved by BMV/RSI Program</w:t>
            </w:r>
            <w:r w:rsidR="0068380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71A7A4" w14:textId="77777777" w:rsidR="00606E63" w:rsidRDefault="00606E63" w:rsidP="004238C3">
            <w:pPr>
              <w:tabs>
                <w:tab w:val="num" w:pos="1440"/>
              </w:tabs>
              <w:ind w:left="117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62A9B02" w14:textId="77777777" w:rsidR="00606E63" w:rsidRDefault="00606E63" w:rsidP="003A546D">
            <w:pPr>
              <w:pStyle w:val="NoSpacing"/>
              <w:rPr>
                <w:ins w:id="41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D38FC3E" w14:textId="384DA2A0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2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1E31C32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761930F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2DA1E26E" w14:textId="77777777" w:rsidTr="00EB2C26">
        <w:tc>
          <w:tcPr>
            <w:tcW w:w="4135" w:type="dxa"/>
          </w:tcPr>
          <w:p w14:paraId="3367F850" w14:textId="77777777" w:rsidR="00606E63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Agree to the following insurance requirements:</w:t>
            </w:r>
          </w:p>
          <w:p w14:paraId="36ADDF3E" w14:textId="329A729D" w:rsidR="00683804" w:rsidRPr="009A73D7" w:rsidRDefault="00683804" w:rsidP="00231987">
            <w:pPr>
              <w:pStyle w:val="ListParagraph"/>
              <w:numPr>
                <w:ilvl w:val="0"/>
                <w:numId w:val="8"/>
              </w:numPr>
              <w:ind w:left="694"/>
              <w:contextualSpacing/>
            </w:pPr>
            <w:r w:rsidRPr="00231987">
              <w:rPr>
                <w:color w:val="000000"/>
                <w:kern w:val="24"/>
              </w:rPr>
              <w:t>Commercial coverage of $</w:t>
            </w:r>
            <w:r w:rsidR="008B2A5D" w:rsidRPr="00231987">
              <w:rPr>
                <w:color w:val="000000"/>
                <w:kern w:val="24"/>
              </w:rPr>
              <w:t>7</w:t>
            </w:r>
            <w:r w:rsidRPr="00231987">
              <w:rPr>
                <w:color w:val="000000"/>
                <w:kern w:val="24"/>
              </w:rPr>
              <w:t>00,000.00 per occurrence and $</w:t>
            </w:r>
            <w:r w:rsidR="008B2A5D" w:rsidRPr="00231987">
              <w:rPr>
                <w:color w:val="000000"/>
                <w:kern w:val="24"/>
              </w:rPr>
              <w:t>5</w:t>
            </w:r>
            <w:r w:rsidRPr="00231987">
              <w:rPr>
                <w:color w:val="000000"/>
                <w:kern w:val="24"/>
              </w:rPr>
              <w:t>,000,000 aggregate</w:t>
            </w:r>
          </w:p>
          <w:p w14:paraId="475A209E" w14:textId="53588E57" w:rsidR="007913CF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</w:p>
          <w:p w14:paraId="67A23818" w14:textId="0D220CC6" w:rsidR="007913CF" w:rsidRPr="00EB75F5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FF0000"/>
                <w:kern w:val="24"/>
                <w:sz w:val="24"/>
                <w:szCs w:val="24"/>
              </w:rPr>
            </w:pPr>
          </w:p>
          <w:p w14:paraId="554EE3BC" w14:textId="77777777" w:rsidR="00683804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2657ECA7" w14:textId="77777777" w:rsidR="00606E63" w:rsidRDefault="00606E63" w:rsidP="003A546D">
            <w:pPr>
              <w:pStyle w:val="NoSpacing"/>
              <w:rPr>
                <w:ins w:id="43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5DD57F12" w14:textId="77777777" w:rsidR="00110846" w:rsidRDefault="00110846" w:rsidP="003A546D">
            <w:pPr>
              <w:pStyle w:val="NoSpacing"/>
              <w:rPr>
                <w:ins w:id="44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0B5657FC" w14:textId="77777777" w:rsidR="00110846" w:rsidRDefault="00110846" w:rsidP="003A546D">
            <w:pPr>
              <w:pStyle w:val="NoSpacing"/>
              <w:rPr>
                <w:ins w:id="45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509F121C" w14:textId="77777777" w:rsidR="00110846" w:rsidRDefault="00110846" w:rsidP="003A546D">
            <w:pPr>
              <w:pStyle w:val="NoSpacing"/>
              <w:rPr>
                <w:ins w:id="46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E83762B" w14:textId="3884177A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7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2459256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AFD2C8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14:paraId="24BD843D" w14:textId="77777777" w:rsidTr="00F87795">
        <w:tc>
          <w:tcPr>
            <w:tcW w:w="4135" w:type="dxa"/>
          </w:tcPr>
          <w:p w14:paraId="36784FF5" w14:textId="69AD6D33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</w:t>
            </w:r>
            <w:r w:rsidR="004100CB">
              <w:rPr>
                <w:rFonts w:ascii="Times New Roman" w:hAnsi="Times New Roman"/>
                <w:sz w:val="24"/>
                <w:szCs w:val="24"/>
              </w:rPr>
              <w:t>notify RSI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within 24 hours </w:t>
            </w:r>
            <w:r w:rsidR="00074035">
              <w:rPr>
                <w:rFonts w:ascii="Times New Roman" w:hAnsi="Times New Roman"/>
                <w:sz w:val="24"/>
                <w:szCs w:val="24"/>
              </w:rPr>
              <w:t>when a cour</w:t>
            </w:r>
            <w:r w:rsidR="00610F3D">
              <w:rPr>
                <w:rFonts w:ascii="Times New Roman" w:hAnsi="Times New Roman"/>
                <w:sz w:val="24"/>
                <w:szCs w:val="24"/>
              </w:rPr>
              <w:t xml:space="preserve">se schedule has been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made public.  </w:t>
            </w:r>
          </w:p>
        </w:tc>
        <w:tc>
          <w:tcPr>
            <w:tcW w:w="720" w:type="dxa"/>
            <w:shd w:val="clear" w:color="auto" w:fill="FFFF99"/>
          </w:tcPr>
          <w:p w14:paraId="04EC08CE" w14:textId="77777777" w:rsidR="00333816" w:rsidRDefault="00333816" w:rsidP="003A546D">
            <w:pPr>
              <w:pStyle w:val="NoSpacing"/>
              <w:rPr>
                <w:ins w:id="48" w:author="sshd sshd" w:date="2023-12-07T17:01:00Z"/>
                <w:rFonts w:ascii="Times New Roman" w:hAnsi="Times New Roman"/>
                <w:sz w:val="24"/>
                <w:szCs w:val="24"/>
              </w:rPr>
            </w:pPr>
          </w:p>
          <w:p w14:paraId="40A0341C" w14:textId="69CC057F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9" w:author="sshd sshd" w:date="2023-12-07T17:01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5CFBE24C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46256C6E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14:paraId="0DFA0D99" w14:textId="77777777" w:rsidTr="00F87795">
        <w:tc>
          <w:tcPr>
            <w:tcW w:w="4135" w:type="dxa"/>
          </w:tcPr>
          <w:p w14:paraId="48789C2A" w14:textId="611D8CC2" w:rsidR="00A45DE2" w:rsidRPr="003D02D2" w:rsidRDefault="00333816" w:rsidP="004100CB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provide a list of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nstructors or coaches who will be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facilitating/</w:t>
            </w:r>
            <w:r w:rsidR="004100CB">
              <w:rPr>
                <w:rFonts w:ascii="Times New Roman" w:hAnsi="Times New Roman"/>
                <w:sz w:val="24"/>
                <w:szCs w:val="24"/>
              </w:rPr>
              <w:t>managing class</w:t>
            </w:r>
            <w:r w:rsidR="00270DEF">
              <w:rPr>
                <w:rFonts w:ascii="Times New Roman" w:hAnsi="Times New Roman"/>
                <w:sz w:val="24"/>
                <w:szCs w:val="24"/>
              </w:rPr>
              <w:t xml:space="preserve"> to RSI</w:t>
            </w:r>
            <w:r w:rsidR="007D3459">
              <w:rPr>
                <w:rFonts w:ascii="Times New Roman" w:hAnsi="Times New Roman"/>
                <w:sz w:val="24"/>
                <w:szCs w:val="24"/>
              </w:rPr>
              <w:t>.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 Please provide the current l</w:t>
            </w:r>
            <w:r w:rsidR="002D000D">
              <w:rPr>
                <w:rFonts w:ascii="Times New Roman" w:hAnsi="Times New Roman"/>
                <w:sz w:val="24"/>
                <w:szCs w:val="24"/>
              </w:rPr>
              <w:t xml:space="preserve">ist 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="00231987">
              <w:rPr>
                <w:rFonts w:ascii="Times New Roman" w:hAnsi="Times New Roman"/>
                <w:sz w:val="24"/>
                <w:szCs w:val="24"/>
              </w:rPr>
              <w:t>your submission to this RFP.</w:t>
            </w:r>
            <w:r w:rsidR="007D3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86EE8E" w14:textId="560BDBF6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2E0279FA" w14:textId="77777777" w:rsidR="00333816" w:rsidRDefault="00333816" w:rsidP="003A546D">
            <w:pPr>
              <w:pStyle w:val="NoSpacing"/>
              <w:rPr>
                <w:ins w:id="50" w:author="sshd sshd" w:date="2023-12-07T17:02:00Z"/>
                <w:rFonts w:ascii="Times New Roman" w:hAnsi="Times New Roman"/>
                <w:sz w:val="24"/>
                <w:szCs w:val="24"/>
              </w:rPr>
            </w:pPr>
          </w:p>
          <w:p w14:paraId="0D3713FC" w14:textId="77777777" w:rsidR="00110846" w:rsidRDefault="00110846" w:rsidP="003A546D">
            <w:pPr>
              <w:pStyle w:val="NoSpacing"/>
              <w:rPr>
                <w:ins w:id="51" w:author="sshd sshd" w:date="2023-12-07T17:02:00Z"/>
                <w:rFonts w:ascii="Times New Roman" w:hAnsi="Times New Roman"/>
                <w:sz w:val="24"/>
                <w:szCs w:val="24"/>
              </w:rPr>
            </w:pPr>
          </w:p>
          <w:p w14:paraId="747A819E" w14:textId="6F547BBF" w:rsidR="00110846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2" w:author="sshd sshd" w:date="2023-12-07T17:02:00Z">
              <w:r>
                <w:rPr>
                  <w:rFonts w:ascii="Times New Roman" w:hAnsi="Times New Roman"/>
                  <w:sz w:val="24"/>
                  <w:szCs w:val="24"/>
                </w:rPr>
                <w:t>X</w:t>
              </w:r>
            </w:ins>
          </w:p>
        </w:tc>
        <w:tc>
          <w:tcPr>
            <w:tcW w:w="900" w:type="dxa"/>
            <w:shd w:val="clear" w:color="auto" w:fill="FFFF99"/>
          </w:tcPr>
          <w:p w14:paraId="1ACB87E8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D298C5A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E86333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A327359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C7FCC50" w14:textId="77777777" w:rsidR="00606E63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TECHNICAL PROPOSAL QUESTIONS:</w:t>
      </w:r>
    </w:p>
    <w:p w14:paraId="5DCDEEA1" w14:textId="77777777" w:rsidR="00606E63" w:rsidRDefault="00606E63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04880F6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SITE </w:t>
      </w:r>
    </w:p>
    <w:p w14:paraId="38883B7A" w14:textId="77777777" w:rsidR="006C7F0B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</w:t>
      </w:r>
      <w:r w:rsidR="003A546D">
        <w:rPr>
          <w:rFonts w:ascii="Times New Roman" w:hAnsi="Times New Roman"/>
          <w:sz w:val="24"/>
          <w:szCs w:val="24"/>
        </w:rPr>
        <w:t xml:space="preserve">a </w:t>
      </w:r>
      <w:r w:rsidR="003A546D" w:rsidRPr="005C42AC">
        <w:rPr>
          <w:rFonts w:ascii="Times New Roman" w:hAnsi="Times New Roman"/>
          <w:sz w:val="24"/>
          <w:szCs w:val="24"/>
        </w:rPr>
        <w:t xml:space="preserve">list of locations Respondent intends to locate training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sites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0C29A42" w14:textId="77777777" w:rsidTr="006C7F0B">
        <w:tc>
          <w:tcPr>
            <w:tcW w:w="9350" w:type="dxa"/>
            <w:shd w:val="clear" w:color="auto" w:fill="FFFF99"/>
          </w:tcPr>
          <w:p w14:paraId="5D5E968D" w14:textId="2EA2395F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3" w:author="sshd sshd" w:date="2023-12-07T17:07:00Z">
              <w:r>
                <w:rPr>
                  <w:rFonts w:ascii="Times New Roman" w:hAnsi="Times New Roman"/>
                  <w:sz w:val="24"/>
                  <w:szCs w:val="24"/>
                </w:rPr>
                <w:t xml:space="preserve">We do our classroom portion at our dealership 4930 Southport Crossing Pl Indianapolis, In.  We do our riding portion at our range </w:t>
              </w:r>
            </w:ins>
            <w:ins w:id="54" w:author="sshd sshd" w:date="2023-12-07T17:08:00Z">
              <w:r>
                <w:rPr>
                  <w:rFonts w:ascii="Times New Roman" w:hAnsi="Times New Roman"/>
                  <w:sz w:val="24"/>
                  <w:szCs w:val="24"/>
                </w:rPr>
                <w:t>6735 US 31 N  Whiteland, IN</w:t>
              </w:r>
            </w:ins>
          </w:p>
        </w:tc>
      </w:tr>
    </w:tbl>
    <w:p w14:paraId="14A49332" w14:textId="77777777" w:rsidR="003A546D" w:rsidRPr="00C6209F" w:rsidRDefault="003A546D" w:rsidP="003A546D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14:paraId="5423905F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73665F3B" w14:textId="0692FD49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pictures of overhead view of all training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sites;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CF03FB" w14:paraId="3DD01000" w14:textId="77777777" w:rsidTr="00BC7FA9">
        <w:tc>
          <w:tcPr>
            <w:tcW w:w="9350" w:type="dxa"/>
            <w:shd w:val="clear" w:color="auto" w:fill="FFFF99"/>
          </w:tcPr>
          <w:p w14:paraId="396048A7" w14:textId="77777777" w:rsidR="00CF03FB" w:rsidRDefault="00CF03FB" w:rsidP="00BC7F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02A7F7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AF29202" w14:textId="500B89C6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a copy of Land Use Agreement, signed by the Landlord and the Contractor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site;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62AE8FAD" w14:textId="77777777" w:rsidTr="00CF03FB">
        <w:tc>
          <w:tcPr>
            <w:tcW w:w="9350" w:type="dxa"/>
            <w:shd w:val="clear" w:color="auto" w:fill="FFFF99"/>
          </w:tcPr>
          <w:p w14:paraId="76D84A7D" w14:textId="42FBBA9F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5" w:author="sshd sshd" w:date="2023-12-07T17:04:00Z">
              <w:r>
                <w:rPr>
                  <w:rFonts w:ascii="Times New Roman" w:hAnsi="Times New Roman"/>
                  <w:sz w:val="24"/>
                  <w:szCs w:val="24"/>
                </w:rPr>
                <w:t xml:space="preserve">We own our land </w:t>
              </w:r>
            </w:ins>
          </w:p>
        </w:tc>
      </w:tr>
    </w:tbl>
    <w:p w14:paraId="5DCAB9D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548265A" w14:textId="65B149D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minimum of four pictures of each range (one from each corner)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EDCFC71" w14:textId="77777777" w:rsidTr="00CF03FB">
        <w:tc>
          <w:tcPr>
            <w:tcW w:w="9350" w:type="dxa"/>
            <w:shd w:val="clear" w:color="auto" w:fill="FFFF99"/>
          </w:tcPr>
          <w:p w14:paraId="7BF41BD7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CD664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8D96280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2.2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CLASSROOM </w:t>
      </w:r>
    </w:p>
    <w:p w14:paraId="16A47E8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pictures of each classroom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3618673" w14:textId="77777777" w:rsidTr="00CF03FB">
        <w:tc>
          <w:tcPr>
            <w:tcW w:w="9350" w:type="dxa"/>
            <w:shd w:val="clear" w:color="auto" w:fill="FFFF99"/>
          </w:tcPr>
          <w:p w14:paraId="3F96B318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6F9E61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81BB659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 </w:t>
      </w:r>
      <w:r w:rsidR="003A546D" w:rsidRPr="005C42AC">
        <w:rPr>
          <w:rFonts w:ascii="Times New Roman" w:hAnsi="Times New Roman"/>
          <w:sz w:val="24"/>
          <w:szCs w:val="24"/>
        </w:rPr>
        <w:t xml:space="preserve">Describe the capacity and amenities of classroom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041C8EA" w14:textId="77777777" w:rsidTr="00CF03FB">
        <w:tc>
          <w:tcPr>
            <w:tcW w:w="9350" w:type="dxa"/>
            <w:shd w:val="clear" w:color="auto" w:fill="FFFF99"/>
          </w:tcPr>
          <w:p w14:paraId="7A2F3644" w14:textId="03548F35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6" w:author="sshd sshd" w:date="2023-12-07T17:04:00Z">
              <w:r>
                <w:rPr>
                  <w:rFonts w:ascii="Times New Roman" w:hAnsi="Times New Roman"/>
                  <w:sz w:val="24"/>
                  <w:szCs w:val="24"/>
                </w:rPr>
                <w:t xml:space="preserve">We have a classroom at our dealership that has tables </w:t>
              </w:r>
            </w:ins>
            <w:ins w:id="57" w:author="sshd sshd" w:date="2023-12-07T17:05:00Z">
              <w:r>
                <w:rPr>
                  <w:rFonts w:ascii="Times New Roman" w:hAnsi="Times New Roman"/>
                  <w:sz w:val="24"/>
                  <w:szCs w:val="24"/>
                </w:rPr>
                <w:t xml:space="preserve">and chairs and restrooms. </w:t>
              </w:r>
            </w:ins>
          </w:p>
        </w:tc>
      </w:tr>
    </w:tbl>
    <w:p w14:paraId="76C5765F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3663BA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540B1A62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2.3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>EQUIPMENT</w:t>
      </w:r>
    </w:p>
    <w:p w14:paraId="48FFFB9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 </w:t>
      </w:r>
      <w:r w:rsidR="003A546D" w:rsidRPr="005C42AC">
        <w:rPr>
          <w:rFonts w:ascii="Times New Roman" w:hAnsi="Times New Roman"/>
          <w:sz w:val="24"/>
          <w:szCs w:val="24"/>
        </w:rPr>
        <w:t>Provide pictures of all storage methods for training motorcycles, classroom trailers, cargo trailers</w:t>
      </w:r>
      <w:r w:rsidR="003A546D">
        <w:rPr>
          <w:rFonts w:ascii="Times New Roman" w:hAnsi="Times New Roman"/>
          <w:sz w:val="24"/>
          <w:szCs w:val="24"/>
        </w:rPr>
        <w:t>,</w:t>
      </w:r>
      <w:r w:rsidR="003A546D" w:rsidRPr="005C42AC">
        <w:rPr>
          <w:rFonts w:ascii="Times New Roman" w:hAnsi="Times New Roman"/>
          <w:sz w:val="24"/>
          <w:szCs w:val="24"/>
        </w:rPr>
        <w:t xml:space="preserve"> and helmets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location;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4E4F3961" w14:textId="77777777" w:rsidTr="00E27B6E">
        <w:tc>
          <w:tcPr>
            <w:tcW w:w="9350" w:type="dxa"/>
            <w:shd w:val="clear" w:color="auto" w:fill="FFFF99"/>
          </w:tcPr>
          <w:p w14:paraId="1F63AF77" w14:textId="77777777" w:rsidR="006C7F0B" w:rsidRPr="00E27B6E" w:rsidRDefault="006C7F0B" w:rsidP="00E27B6E"/>
        </w:tc>
      </w:tr>
    </w:tbl>
    <w:p w14:paraId="50590D36" w14:textId="77777777" w:rsidR="006C7F0B" w:rsidRPr="00E27B6E" w:rsidRDefault="006C7F0B" w:rsidP="00E27B6E"/>
    <w:p w14:paraId="035CBBB2" w14:textId="4CDB832A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 </w:t>
      </w:r>
      <w:r w:rsidR="003A546D" w:rsidRPr="005C42AC">
        <w:rPr>
          <w:rFonts w:ascii="Times New Roman" w:hAnsi="Times New Roman"/>
          <w:sz w:val="24"/>
          <w:szCs w:val="24"/>
        </w:rPr>
        <w:t>Provide narrative regarding security of all training motorcycles for each location (locks, cameras, etc.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)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6CFCE696" w14:textId="77777777" w:rsidTr="00E27B6E">
        <w:tc>
          <w:tcPr>
            <w:tcW w:w="9350" w:type="dxa"/>
            <w:shd w:val="clear" w:color="auto" w:fill="FFFF99"/>
          </w:tcPr>
          <w:p w14:paraId="17993E6F" w14:textId="1C908FA1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8" w:author="sshd sshd" w:date="2023-12-07T17:05:00Z">
              <w:r>
                <w:rPr>
                  <w:rFonts w:ascii="Times New Roman" w:hAnsi="Times New Roman"/>
                  <w:sz w:val="24"/>
                  <w:szCs w:val="24"/>
                </w:rPr>
                <w:t xml:space="preserve">We have our motorcycles in </w:t>
              </w:r>
              <w:proofErr w:type="spellStart"/>
              <w:r>
                <w:rPr>
                  <w:rFonts w:ascii="Times New Roman" w:hAnsi="Times New Roman"/>
                  <w:sz w:val="24"/>
                  <w:szCs w:val="24"/>
                </w:rPr>
                <w:t>conex’s</w:t>
              </w:r>
              <w:proofErr w:type="spellEnd"/>
              <w:r>
                <w:rPr>
                  <w:rFonts w:ascii="Times New Roman" w:hAnsi="Times New Roman"/>
                  <w:sz w:val="24"/>
                  <w:szCs w:val="24"/>
                </w:rPr>
                <w:t xml:space="preserve"> at our training facility. They are locked and the drive is gated.</w:t>
              </w:r>
            </w:ins>
          </w:p>
        </w:tc>
      </w:tr>
    </w:tbl>
    <w:p w14:paraId="3D27068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D320A3D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 </w:t>
      </w:r>
      <w:r w:rsidR="003A546D" w:rsidRPr="005C42AC">
        <w:rPr>
          <w:rFonts w:ascii="Times New Roman" w:hAnsi="Times New Roman"/>
          <w:sz w:val="24"/>
          <w:szCs w:val="24"/>
        </w:rPr>
        <w:t xml:space="preserve">Describe safety, maintenance and replacement schedule for all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equipment;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65934FB" w14:textId="77777777" w:rsidTr="006C7F0B">
        <w:tc>
          <w:tcPr>
            <w:tcW w:w="9350" w:type="dxa"/>
            <w:shd w:val="clear" w:color="auto" w:fill="FFFF99"/>
          </w:tcPr>
          <w:p w14:paraId="23BF8B8C" w14:textId="6B611B39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9" w:author="sshd sshd" w:date="2023-12-07T17:06:00Z">
              <w:r>
                <w:rPr>
                  <w:rFonts w:ascii="Times New Roman" w:hAnsi="Times New Roman"/>
                  <w:sz w:val="24"/>
                  <w:szCs w:val="24"/>
                </w:rPr>
                <w:t xml:space="preserve">We regularly maintenance our motorcycles. </w:t>
              </w:r>
            </w:ins>
          </w:p>
        </w:tc>
      </w:tr>
    </w:tbl>
    <w:p w14:paraId="275240BA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989D43F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>2.4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 INSTRUCTION</w:t>
      </w:r>
    </w:p>
    <w:p w14:paraId="57A042F6" w14:textId="0925191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 </w:t>
      </w:r>
      <w:r w:rsidR="003A546D">
        <w:rPr>
          <w:rFonts w:ascii="Times New Roman" w:hAnsi="Times New Roman"/>
          <w:sz w:val="24"/>
          <w:szCs w:val="24"/>
        </w:rPr>
        <w:t>Provide a forecast number of course participants per curriculum, per year</w:t>
      </w:r>
      <w:r w:rsidR="00270DEF">
        <w:rPr>
          <w:rFonts w:ascii="Times New Roman" w:hAnsi="Times New Roman"/>
          <w:sz w:val="24"/>
          <w:szCs w:val="24"/>
        </w:rPr>
        <w:t xml:space="preserve">, for each </w:t>
      </w:r>
      <w:proofErr w:type="gramStart"/>
      <w:r w:rsidR="00270DEF">
        <w:rPr>
          <w:rFonts w:ascii="Times New Roman" w:hAnsi="Times New Roman"/>
          <w:sz w:val="24"/>
          <w:szCs w:val="24"/>
        </w:rPr>
        <w:t>location</w:t>
      </w:r>
      <w:r w:rsidR="003A546D">
        <w:rPr>
          <w:rFonts w:ascii="Times New Roman" w:hAnsi="Times New Roman"/>
          <w:sz w:val="24"/>
          <w:szCs w:val="24"/>
        </w:rPr>
        <w:t>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3A68BE14" w14:textId="77777777" w:rsidTr="00E27B6E">
        <w:tc>
          <w:tcPr>
            <w:tcW w:w="9350" w:type="dxa"/>
            <w:shd w:val="clear" w:color="auto" w:fill="FFFF99"/>
          </w:tcPr>
          <w:p w14:paraId="3A35BB8C" w14:textId="2B93CC66" w:rsidR="006C7F0B" w:rsidRDefault="0011084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60" w:author="sshd sshd" w:date="2023-12-07T17:06:00Z">
              <w:r>
                <w:rPr>
                  <w:rFonts w:ascii="Times New Roman" w:hAnsi="Times New Roman"/>
                  <w:sz w:val="24"/>
                  <w:szCs w:val="24"/>
                </w:rPr>
                <w:t xml:space="preserve">We teach 12 students per class. We estimate we will teach around 400 students </w:t>
              </w:r>
            </w:ins>
            <w:ins w:id="61" w:author="sshd sshd" w:date="2023-12-07T17:07:00Z">
              <w:r>
                <w:rPr>
                  <w:rFonts w:ascii="Times New Roman" w:hAnsi="Times New Roman"/>
                  <w:sz w:val="24"/>
                  <w:szCs w:val="24"/>
                </w:rPr>
                <w:t>each year.</w:t>
              </w:r>
            </w:ins>
          </w:p>
        </w:tc>
      </w:tr>
    </w:tbl>
    <w:p w14:paraId="5F50E56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3FFA4924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2.4.3 </w:t>
      </w:r>
      <w:r w:rsidR="003A546D" w:rsidRPr="005C42AC">
        <w:rPr>
          <w:rFonts w:ascii="Times New Roman" w:hAnsi="Times New Roman"/>
          <w:sz w:val="24"/>
          <w:szCs w:val="24"/>
        </w:rPr>
        <w:t>Provide a range diagram with measurements displaying layouts for each exercise,</w:t>
      </w:r>
      <w:r w:rsidR="003A546D">
        <w:rPr>
          <w:rFonts w:ascii="Times New Roman" w:hAnsi="Times New Roman"/>
          <w:sz w:val="24"/>
          <w:szCs w:val="24"/>
        </w:rPr>
        <w:t xml:space="preserve"> and</w:t>
      </w:r>
      <w:r w:rsidR="003A546D" w:rsidRPr="005C42AC">
        <w:rPr>
          <w:rFonts w:ascii="Times New Roman" w:hAnsi="Times New Roman"/>
          <w:sz w:val="24"/>
          <w:szCs w:val="24"/>
        </w:rPr>
        <w:t xml:space="preserve"> provide narrative for each </w:t>
      </w:r>
      <w:proofErr w:type="gramStart"/>
      <w:r w:rsidR="003A546D" w:rsidRPr="005C42AC">
        <w:rPr>
          <w:rFonts w:ascii="Times New Roman" w:hAnsi="Times New Roman"/>
          <w:sz w:val="24"/>
          <w:szCs w:val="24"/>
        </w:rPr>
        <w:t>exercise;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2108D2A" w14:textId="77777777" w:rsidTr="00E27B6E">
        <w:tc>
          <w:tcPr>
            <w:tcW w:w="9350" w:type="dxa"/>
            <w:shd w:val="clear" w:color="auto" w:fill="FFFF99"/>
          </w:tcPr>
          <w:p w14:paraId="7FD4CEDA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04436B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E9B64CB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2.4.4 </w:t>
      </w:r>
      <w:r w:rsidR="003A546D" w:rsidRPr="003A546D">
        <w:rPr>
          <w:rFonts w:ascii="Times New Roman" w:hAnsi="Times New Roman" w:cs="Times New Roman"/>
          <w:sz w:val="24"/>
          <w:szCs w:val="24"/>
        </w:rPr>
        <w:t xml:space="preserve">Provide description of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your process to enroll course participants in training courses (for example, online registration, registration by phone or physical registration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);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1447D1B9" w14:textId="77777777" w:rsidTr="00BD5650">
        <w:tc>
          <w:tcPr>
            <w:tcW w:w="9350" w:type="dxa"/>
            <w:shd w:val="clear" w:color="auto" w:fill="FFFF99"/>
          </w:tcPr>
          <w:p w14:paraId="5A76A293" w14:textId="4CC75AF2" w:rsidR="006C7F0B" w:rsidRPr="00E27B6E" w:rsidRDefault="00110846" w:rsidP="00E27B6E">
            <w:ins w:id="62" w:author="sshd sshd" w:date="2023-12-07T17:02:00Z">
              <w:r>
                <w:t xml:space="preserve">We have a page on our website </w:t>
              </w:r>
              <w:proofErr w:type="gramStart"/>
              <w:r>
                <w:t>that</w:t>
              </w:r>
              <w:proofErr w:type="gramEnd"/>
              <w:r>
                <w:t xml:space="preserve"> people go to sign up for classes. We can also sign someone up onsite if they do not have access t</w:t>
              </w:r>
            </w:ins>
            <w:ins w:id="63" w:author="sshd sshd" w:date="2023-12-07T17:03:00Z">
              <w:r>
                <w:t>o a computer.</w:t>
              </w:r>
            </w:ins>
          </w:p>
        </w:tc>
      </w:tr>
    </w:tbl>
    <w:p w14:paraId="22456466" w14:textId="77777777" w:rsidR="006C7F0B" w:rsidRPr="00E27B6E" w:rsidRDefault="006C7F0B" w:rsidP="00E27B6E"/>
    <w:p w14:paraId="5B296DC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2.4.5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 xml:space="preserve">Will courses be offered in additional languages besides English? If yes, please provide 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details;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6768104" w14:textId="77777777" w:rsidTr="00E27B6E">
        <w:tc>
          <w:tcPr>
            <w:tcW w:w="9350" w:type="dxa"/>
            <w:shd w:val="clear" w:color="auto" w:fill="FFFF99"/>
          </w:tcPr>
          <w:p w14:paraId="5F6450A4" w14:textId="1743AB32" w:rsidR="006C7F0B" w:rsidRDefault="0011084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64" w:author="sshd sshd" w:date="2023-12-07T17:03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We do accommodate Spanish speaking students.</w:t>
              </w:r>
            </w:ins>
          </w:p>
        </w:tc>
      </w:tr>
    </w:tbl>
    <w:p w14:paraId="2B403D56" w14:textId="7777777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5A7DDFA3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2.4.6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 xml:space="preserve">Provide description of records retention and storage of paperwork, including information </w:t>
      </w:r>
      <w:proofErr w:type="gramStart"/>
      <w:r w:rsidR="003A546D" w:rsidRPr="003A546D">
        <w:rPr>
          <w:rFonts w:ascii="Times New Roman" w:eastAsia="Calibri" w:hAnsi="Times New Roman" w:cs="Times New Roman"/>
          <w:sz w:val="24"/>
          <w:szCs w:val="24"/>
        </w:rPr>
        <w:t>security;</w:t>
      </w:r>
      <w:proofErr w:type="gramEnd"/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C8F21C3" w14:textId="77777777" w:rsidTr="00CF03FB">
        <w:tc>
          <w:tcPr>
            <w:tcW w:w="9350" w:type="dxa"/>
            <w:shd w:val="clear" w:color="auto" w:fill="FFFF99"/>
          </w:tcPr>
          <w:p w14:paraId="29F9506D" w14:textId="50C06F69" w:rsidR="006C7F0B" w:rsidRDefault="0011084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65" w:author="sshd sshd" w:date="2023-12-07T17:03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We keep all records locked in file cabinets or offices.</w:t>
              </w:r>
            </w:ins>
          </w:p>
        </w:tc>
      </w:tr>
    </w:tbl>
    <w:p w14:paraId="7A0F3092" w14:textId="77777777" w:rsidR="006C7F0B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3C73F1C" w14:textId="77777777" w:rsidR="003A546D" w:rsidRPr="003413AF" w:rsidRDefault="00836A7F" w:rsidP="00836A7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2.5 </w:t>
      </w:r>
      <w:r w:rsidR="003A546D"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>PROMOTION/MARKETING</w:t>
      </w:r>
    </w:p>
    <w:p w14:paraId="7DCCE89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2.5.1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Describe Promotional strategy, including website and other media communications for public awareness of the RSI program (may include samples of materials).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3EC6DAA2" w14:textId="77777777" w:rsidTr="00CF03FB">
        <w:tc>
          <w:tcPr>
            <w:tcW w:w="9350" w:type="dxa"/>
            <w:shd w:val="clear" w:color="auto" w:fill="FFFF99"/>
          </w:tcPr>
          <w:p w14:paraId="3902E2E2" w14:textId="5992F278" w:rsidR="006C7F0B" w:rsidRDefault="00110846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66" w:author="sshd sshd" w:date="2023-12-07T17:04:00Z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We have a page on our website just for training. We also advertise our classes on Facebook.</w:t>
              </w:r>
            </w:ins>
          </w:p>
        </w:tc>
      </w:tr>
    </w:tbl>
    <w:p w14:paraId="6DBE4D38" w14:textId="7777777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A54B6A" w14:textId="77777777" w:rsidR="003A546D" w:rsidRPr="003A546D" w:rsidRDefault="003A546D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4AF4E7" w14:textId="77777777" w:rsidR="003B5339" w:rsidRDefault="003B5339"/>
    <w:sectPr w:rsidR="003B5339" w:rsidSect="004238C3">
      <w:head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4E486" w14:textId="77777777" w:rsidR="00D16BC0" w:rsidRDefault="00D16BC0" w:rsidP="006C7F0B">
      <w:pPr>
        <w:spacing w:after="0" w:line="240" w:lineRule="auto"/>
      </w:pPr>
      <w:r>
        <w:separator/>
      </w:r>
    </w:p>
  </w:endnote>
  <w:endnote w:type="continuationSeparator" w:id="0">
    <w:p w14:paraId="2B058DDA" w14:textId="77777777" w:rsidR="00D16BC0" w:rsidRDefault="00D16BC0" w:rsidP="006C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61932" w14:textId="77777777" w:rsidR="00D16BC0" w:rsidRDefault="00D16BC0" w:rsidP="006C7F0B">
      <w:pPr>
        <w:spacing w:after="0" w:line="240" w:lineRule="auto"/>
      </w:pPr>
      <w:r>
        <w:separator/>
      </w:r>
    </w:p>
  </w:footnote>
  <w:footnote w:type="continuationSeparator" w:id="0">
    <w:p w14:paraId="69C885D7" w14:textId="77777777" w:rsidR="00D16BC0" w:rsidRDefault="00D16BC0" w:rsidP="006C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9AA47" w14:textId="45778594" w:rsidR="006C7F0B" w:rsidRPr="006C7F0B" w:rsidRDefault="00F95DAA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RFP </w:t>
    </w:r>
    <w:r w:rsidR="00290B8E">
      <w:rPr>
        <w:sz w:val="28"/>
        <w:szCs w:val="28"/>
      </w:rPr>
      <w:t>24-76232</w:t>
    </w:r>
  </w:p>
  <w:p w14:paraId="7A565BF4" w14:textId="77777777" w:rsidR="006C7F0B" w:rsidRDefault="006C7F0B" w:rsidP="006C7F0B">
    <w:pPr>
      <w:pStyle w:val="Header"/>
      <w:jc w:val="center"/>
      <w:rPr>
        <w:sz w:val="28"/>
        <w:szCs w:val="28"/>
      </w:rPr>
    </w:pPr>
    <w:r w:rsidRPr="006C7F0B">
      <w:rPr>
        <w:sz w:val="28"/>
        <w:szCs w:val="28"/>
      </w:rPr>
      <w:t>MOTORCYCLE SAFETY COURSE</w:t>
    </w:r>
  </w:p>
  <w:p w14:paraId="5E128AA3" w14:textId="77777777" w:rsidR="006C7F0B" w:rsidRPr="006C7F0B" w:rsidRDefault="006C7F0B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TECHNICAL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54FA"/>
    <w:multiLevelType w:val="hybridMultilevel"/>
    <w:tmpl w:val="1D2A37D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E8D74F1"/>
    <w:multiLevelType w:val="hybridMultilevel"/>
    <w:tmpl w:val="0F347B4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 w15:restartNumberingAfterBreak="0">
    <w:nsid w:val="1C035E6F"/>
    <w:multiLevelType w:val="hybridMultilevel"/>
    <w:tmpl w:val="37F8924E"/>
    <w:lvl w:ilvl="0" w:tplc="50402348">
      <w:start w:val="1"/>
      <w:numFmt w:val="lowerRoman"/>
      <w:lvlText w:val="%1."/>
      <w:lvlJc w:val="right"/>
      <w:pPr>
        <w:ind w:left="720" w:hanging="360"/>
      </w:pPr>
    </w:lvl>
    <w:lvl w:ilvl="1" w:tplc="C54EDA38">
      <w:start w:val="1"/>
      <w:numFmt w:val="lowerRoman"/>
      <w:lvlText w:val="%2."/>
      <w:lvlJc w:val="right"/>
      <w:pPr>
        <w:ind w:left="720" w:hanging="360"/>
      </w:pPr>
    </w:lvl>
    <w:lvl w:ilvl="2" w:tplc="437081FE">
      <w:start w:val="1"/>
      <w:numFmt w:val="lowerRoman"/>
      <w:lvlText w:val="%3."/>
      <w:lvlJc w:val="right"/>
      <w:pPr>
        <w:ind w:left="720" w:hanging="360"/>
      </w:pPr>
    </w:lvl>
    <w:lvl w:ilvl="3" w:tplc="820C66C8">
      <w:start w:val="1"/>
      <w:numFmt w:val="lowerRoman"/>
      <w:lvlText w:val="%4."/>
      <w:lvlJc w:val="right"/>
      <w:pPr>
        <w:ind w:left="720" w:hanging="360"/>
      </w:pPr>
    </w:lvl>
    <w:lvl w:ilvl="4" w:tplc="5D54C884">
      <w:start w:val="1"/>
      <w:numFmt w:val="lowerRoman"/>
      <w:lvlText w:val="%5."/>
      <w:lvlJc w:val="right"/>
      <w:pPr>
        <w:ind w:left="720" w:hanging="360"/>
      </w:pPr>
    </w:lvl>
    <w:lvl w:ilvl="5" w:tplc="EC808D6E">
      <w:start w:val="1"/>
      <w:numFmt w:val="lowerRoman"/>
      <w:lvlText w:val="%6."/>
      <w:lvlJc w:val="right"/>
      <w:pPr>
        <w:ind w:left="720" w:hanging="360"/>
      </w:pPr>
    </w:lvl>
    <w:lvl w:ilvl="6" w:tplc="23D4C318">
      <w:start w:val="1"/>
      <w:numFmt w:val="lowerRoman"/>
      <w:lvlText w:val="%7."/>
      <w:lvlJc w:val="right"/>
      <w:pPr>
        <w:ind w:left="720" w:hanging="360"/>
      </w:pPr>
    </w:lvl>
    <w:lvl w:ilvl="7" w:tplc="2452AB3C">
      <w:start w:val="1"/>
      <w:numFmt w:val="lowerRoman"/>
      <w:lvlText w:val="%8."/>
      <w:lvlJc w:val="right"/>
      <w:pPr>
        <w:ind w:left="720" w:hanging="360"/>
      </w:pPr>
    </w:lvl>
    <w:lvl w:ilvl="8" w:tplc="A1420666">
      <w:start w:val="1"/>
      <w:numFmt w:val="lowerRoman"/>
      <w:lvlText w:val="%9."/>
      <w:lvlJc w:val="right"/>
      <w:pPr>
        <w:ind w:left="720" w:hanging="360"/>
      </w:pPr>
    </w:lvl>
  </w:abstractNum>
  <w:abstractNum w:abstractNumId="3" w15:restartNumberingAfterBreak="0">
    <w:nsid w:val="21602100"/>
    <w:multiLevelType w:val="hybridMultilevel"/>
    <w:tmpl w:val="5EF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44B83"/>
    <w:multiLevelType w:val="hybridMultilevel"/>
    <w:tmpl w:val="4D3EB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1140A"/>
    <w:multiLevelType w:val="hybridMultilevel"/>
    <w:tmpl w:val="007031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A32E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02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B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E9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025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89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00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E2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0DC005F"/>
    <w:multiLevelType w:val="hybridMultilevel"/>
    <w:tmpl w:val="37BA6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3643C"/>
    <w:multiLevelType w:val="multilevel"/>
    <w:tmpl w:val="38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19030D"/>
    <w:multiLevelType w:val="hybridMultilevel"/>
    <w:tmpl w:val="80FA5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3108410">
    <w:abstractNumId w:val="0"/>
  </w:num>
  <w:num w:numId="2" w16cid:durableId="1415398814">
    <w:abstractNumId w:val="7"/>
  </w:num>
  <w:num w:numId="3" w16cid:durableId="70660581">
    <w:abstractNumId w:val="8"/>
  </w:num>
  <w:num w:numId="4" w16cid:durableId="744649517">
    <w:abstractNumId w:val="5"/>
  </w:num>
  <w:num w:numId="5" w16cid:durableId="843982198">
    <w:abstractNumId w:val="3"/>
  </w:num>
  <w:num w:numId="6" w16cid:durableId="367265271">
    <w:abstractNumId w:val="4"/>
  </w:num>
  <w:num w:numId="7" w16cid:durableId="1531991823">
    <w:abstractNumId w:val="6"/>
  </w:num>
  <w:num w:numId="8" w16cid:durableId="2127505994">
    <w:abstractNumId w:val="1"/>
  </w:num>
  <w:num w:numId="9" w16cid:durableId="169425828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shd sshd">
    <w15:presenceInfo w15:providerId="Windows Live" w15:userId="cce8e733189874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46D"/>
    <w:rsid w:val="0006075D"/>
    <w:rsid w:val="00064268"/>
    <w:rsid w:val="00074035"/>
    <w:rsid w:val="000D0998"/>
    <w:rsid w:val="00110846"/>
    <w:rsid w:val="00133578"/>
    <w:rsid w:val="001A095A"/>
    <w:rsid w:val="001B49D6"/>
    <w:rsid w:val="001E0FA0"/>
    <w:rsid w:val="00225764"/>
    <w:rsid w:val="00231987"/>
    <w:rsid w:val="00270DEF"/>
    <w:rsid w:val="00290B8E"/>
    <w:rsid w:val="002D000D"/>
    <w:rsid w:val="00333816"/>
    <w:rsid w:val="003413AF"/>
    <w:rsid w:val="0034661E"/>
    <w:rsid w:val="003653D3"/>
    <w:rsid w:val="003A546D"/>
    <w:rsid w:val="003B5339"/>
    <w:rsid w:val="003D1FEA"/>
    <w:rsid w:val="004100CB"/>
    <w:rsid w:val="004135AF"/>
    <w:rsid w:val="004238C3"/>
    <w:rsid w:val="00441B60"/>
    <w:rsid w:val="00446C0E"/>
    <w:rsid w:val="004B0695"/>
    <w:rsid w:val="004B18F8"/>
    <w:rsid w:val="00512BCA"/>
    <w:rsid w:val="00514BC9"/>
    <w:rsid w:val="00606E63"/>
    <w:rsid w:val="00610F3D"/>
    <w:rsid w:val="006754DB"/>
    <w:rsid w:val="00683804"/>
    <w:rsid w:val="006A10AE"/>
    <w:rsid w:val="006C7F0B"/>
    <w:rsid w:val="006E32D3"/>
    <w:rsid w:val="007913CF"/>
    <w:rsid w:val="00797048"/>
    <w:rsid w:val="007D3459"/>
    <w:rsid w:val="00836A7F"/>
    <w:rsid w:val="008435EE"/>
    <w:rsid w:val="008B2A5D"/>
    <w:rsid w:val="008C7C93"/>
    <w:rsid w:val="00925463"/>
    <w:rsid w:val="009447F2"/>
    <w:rsid w:val="009A73D7"/>
    <w:rsid w:val="009C671D"/>
    <w:rsid w:val="00A45DE2"/>
    <w:rsid w:val="00A606B2"/>
    <w:rsid w:val="00A7571F"/>
    <w:rsid w:val="00B25F87"/>
    <w:rsid w:val="00BD5650"/>
    <w:rsid w:val="00C004F9"/>
    <w:rsid w:val="00C018CB"/>
    <w:rsid w:val="00C15A69"/>
    <w:rsid w:val="00C36163"/>
    <w:rsid w:val="00C6209F"/>
    <w:rsid w:val="00C63D04"/>
    <w:rsid w:val="00CB15D4"/>
    <w:rsid w:val="00CC65F0"/>
    <w:rsid w:val="00CF03FB"/>
    <w:rsid w:val="00D16BC0"/>
    <w:rsid w:val="00D228BF"/>
    <w:rsid w:val="00E27B6E"/>
    <w:rsid w:val="00EB2C26"/>
    <w:rsid w:val="00EB75F5"/>
    <w:rsid w:val="00EE117A"/>
    <w:rsid w:val="00EE1CC0"/>
    <w:rsid w:val="00F85F90"/>
    <w:rsid w:val="00F87795"/>
    <w:rsid w:val="00F95DAA"/>
    <w:rsid w:val="00FB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AA09E"/>
  <w15:chartTrackingRefBased/>
  <w15:docId w15:val="{6D68E463-82EE-4D23-8985-A1781F5C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546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0B"/>
  </w:style>
  <w:style w:type="paragraph" w:styleId="Footer">
    <w:name w:val="footer"/>
    <w:basedOn w:val="Normal"/>
    <w:link w:val="Foot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0B"/>
  </w:style>
  <w:style w:type="paragraph" w:styleId="BalloonText">
    <w:name w:val="Balloon Text"/>
    <w:basedOn w:val="Normal"/>
    <w:link w:val="BalloonTextChar"/>
    <w:uiPriority w:val="99"/>
    <w:semiHidden/>
    <w:unhideWhenUsed/>
    <w:rsid w:val="0033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338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0CA64-3C40-4741-8302-C7B1CA88E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B1122-C83F-4C19-940D-590DF11A2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4F179-A51E-417E-8BE9-9B956D07A7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Hooyer, Lottie A</dc:creator>
  <cp:keywords/>
  <dc:description/>
  <cp:lastModifiedBy>sshd sshd</cp:lastModifiedBy>
  <cp:revision>2</cp:revision>
  <dcterms:created xsi:type="dcterms:W3CDTF">2023-12-07T22:08:00Z</dcterms:created>
  <dcterms:modified xsi:type="dcterms:W3CDTF">2023-12-07T22:08:00Z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